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4FD48" w14:textId="77777777" w:rsidR="006F0732" w:rsidRPr="00083D75" w:rsidRDefault="006F0732" w:rsidP="006F073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УТВЕРЖДАЮ</w:t>
      </w:r>
    </w:p>
    <w:p w14:paraId="3C592BE2" w14:textId="77777777" w:rsidR="006F0732" w:rsidRDefault="006F0732" w:rsidP="006F0732">
      <w:pPr>
        <w:tabs>
          <w:tab w:val="right" w:pos="10207"/>
        </w:tabs>
        <w:spacing w:line="276" w:lineRule="auto"/>
        <w:ind w:left="4963" w:right="-2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Первый заместитель директора –</w:t>
      </w:r>
    </w:p>
    <w:p w14:paraId="43F552F8" w14:textId="77777777" w:rsidR="006F0732" w:rsidRDefault="006F0732" w:rsidP="006F0732">
      <w:pPr>
        <w:tabs>
          <w:tab w:val="right" w:pos="10207"/>
        </w:tabs>
        <w:spacing w:line="276" w:lineRule="auto"/>
        <w:ind w:left="4963" w:right="-2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главный инженер филиала</w:t>
      </w:r>
    </w:p>
    <w:p w14:paraId="357CD414" w14:textId="77777777" w:rsidR="006F0732" w:rsidRDefault="006F0732" w:rsidP="006F0732">
      <w:pPr>
        <w:tabs>
          <w:tab w:val="right" w:pos="10348"/>
        </w:tabs>
        <w:spacing w:line="276" w:lineRule="auto"/>
        <w:ind w:left="4963" w:right="-182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ПАО «МРСК Центра»-«Белгородэнерго»</w:t>
      </w:r>
    </w:p>
    <w:p w14:paraId="10E0D0E5" w14:textId="77777777" w:rsidR="006F0732" w:rsidRPr="00C966B2" w:rsidRDefault="006F0732" w:rsidP="006F0732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C966B2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>_</w:t>
      </w:r>
      <w:r w:rsidRPr="00C966B2">
        <w:rPr>
          <w:b/>
          <w:sz w:val="24"/>
          <w:szCs w:val="24"/>
        </w:rPr>
        <w:t>________</w:t>
      </w:r>
      <w:r w:rsidRPr="00977D6C">
        <w:rPr>
          <w:b/>
          <w:sz w:val="24"/>
          <w:szCs w:val="24"/>
        </w:rPr>
        <w:t>_________</w:t>
      </w:r>
      <w:r>
        <w:rPr>
          <w:b/>
          <w:sz w:val="24"/>
          <w:szCs w:val="24"/>
        </w:rPr>
        <w:t>Решетников С.А.</w:t>
      </w:r>
    </w:p>
    <w:p w14:paraId="1BBA9B90" w14:textId="77777777" w:rsidR="006F0732" w:rsidRPr="00C966B2" w:rsidRDefault="006F0732" w:rsidP="006F0732">
      <w:pPr>
        <w:tabs>
          <w:tab w:val="right" w:pos="10207"/>
        </w:tabs>
        <w:spacing w:line="276" w:lineRule="auto"/>
        <w:ind w:left="11344" w:right="-2"/>
        <w:jc w:val="left"/>
        <w:rPr>
          <w:b/>
          <w:sz w:val="24"/>
          <w:szCs w:val="24"/>
        </w:rPr>
      </w:pPr>
    </w:p>
    <w:p w14:paraId="60EEA9E5" w14:textId="77777777" w:rsidR="006F0732" w:rsidRPr="00C966B2" w:rsidRDefault="006F0732" w:rsidP="006F0732">
      <w:pPr>
        <w:ind w:left="496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«</w:t>
      </w:r>
      <w:r w:rsidRPr="00C966B2">
        <w:rPr>
          <w:sz w:val="24"/>
          <w:szCs w:val="24"/>
        </w:rPr>
        <w:t>_____</w:t>
      </w:r>
      <w:r>
        <w:rPr>
          <w:sz w:val="24"/>
          <w:szCs w:val="24"/>
        </w:rPr>
        <w:t>»</w:t>
      </w:r>
      <w:r w:rsidRPr="00C966B2">
        <w:rPr>
          <w:sz w:val="24"/>
          <w:szCs w:val="24"/>
        </w:rPr>
        <w:t xml:space="preserve"> ________________ 20___ г.</w:t>
      </w:r>
    </w:p>
    <w:p w14:paraId="5FE38CF4" w14:textId="77777777" w:rsidR="0026453A" w:rsidRPr="00472D9A" w:rsidRDefault="0026453A" w:rsidP="0026453A">
      <w:pPr>
        <w:rPr>
          <w:sz w:val="26"/>
          <w:szCs w:val="26"/>
        </w:rPr>
      </w:pPr>
    </w:p>
    <w:p w14:paraId="5FE38CF5" w14:textId="77777777" w:rsidR="008014AF" w:rsidRPr="00472D9A" w:rsidRDefault="008014AF" w:rsidP="0026453A">
      <w:pPr>
        <w:rPr>
          <w:sz w:val="26"/>
          <w:szCs w:val="26"/>
        </w:rPr>
      </w:pPr>
    </w:p>
    <w:p w14:paraId="5FE38CF6" w14:textId="77777777" w:rsidR="0026453A" w:rsidRPr="00472D9A" w:rsidRDefault="0026453A" w:rsidP="0026453A">
      <w:pPr>
        <w:rPr>
          <w:sz w:val="26"/>
          <w:szCs w:val="26"/>
        </w:rPr>
      </w:pPr>
    </w:p>
    <w:p w14:paraId="5FE38CF7" w14:textId="77777777" w:rsidR="004F6968" w:rsidRPr="00472D9A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14:paraId="5FE38CF8" w14:textId="5DA23835" w:rsidR="004F6968" w:rsidRPr="009246A0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9C0389" w:rsidRPr="00472D9A">
        <w:rPr>
          <w:b/>
          <w:sz w:val="26"/>
          <w:szCs w:val="26"/>
        </w:rPr>
        <w:t>.</w:t>
      </w:r>
      <w:r w:rsidR="00232E4A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p w14:paraId="070CF0F0" w14:textId="1683E2E9" w:rsidR="006F0732" w:rsidRPr="009246A0" w:rsidRDefault="006F0732" w:rsidP="00773399">
      <w:pPr>
        <w:ind w:firstLine="0"/>
        <w:jc w:val="center"/>
        <w:rPr>
          <w:b/>
          <w:sz w:val="26"/>
          <w:szCs w:val="26"/>
          <w:u w:val="single"/>
        </w:rPr>
      </w:pPr>
    </w:p>
    <w:p w14:paraId="34E23E53" w14:textId="77777777" w:rsidR="006F0732" w:rsidRPr="00AA5649" w:rsidRDefault="006F0732" w:rsidP="006F0732">
      <w:pPr>
        <w:pStyle w:val="ad"/>
        <w:numPr>
          <w:ilvl w:val="0"/>
          <w:numId w:val="3"/>
        </w:numPr>
        <w:spacing w:line="276" w:lineRule="auto"/>
        <w:ind w:left="993" w:firstLine="0"/>
        <w:rPr>
          <w:b/>
          <w:bCs/>
          <w:sz w:val="24"/>
          <w:szCs w:val="24"/>
        </w:rPr>
      </w:pPr>
      <w:r w:rsidRPr="00AA5649">
        <w:rPr>
          <w:b/>
          <w:bCs/>
          <w:sz w:val="24"/>
          <w:szCs w:val="24"/>
        </w:rPr>
        <w:t>Общая часть.</w:t>
      </w:r>
    </w:p>
    <w:p w14:paraId="667DC739" w14:textId="77777777" w:rsidR="006F0732" w:rsidRPr="00AA5649" w:rsidRDefault="006F0732" w:rsidP="006F0732">
      <w:pPr>
        <w:rPr>
          <w:sz w:val="24"/>
          <w:szCs w:val="24"/>
        </w:rPr>
      </w:pPr>
      <w:r w:rsidRPr="00AA5649">
        <w:rPr>
          <w:sz w:val="24"/>
          <w:szCs w:val="24"/>
        </w:rPr>
        <w:t xml:space="preserve">Филиал ПАО «МРСК Центра» - «Белгородэнерго» проводит закупку оборудования для </w:t>
      </w:r>
      <w:r>
        <w:rPr>
          <w:sz w:val="24"/>
          <w:szCs w:val="24"/>
        </w:rPr>
        <w:t>обеспечения выполнения инвестиционной программы 2020 года</w:t>
      </w:r>
      <w:r w:rsidRPr="00AA5649">
        <w:rPr>
          <w:sz w:val="24"/>
          <w:szCs w:val="24"/>
        </w:rPr>
        <w:t>.</w:t>
      </w:r>
    </w:p>
    <w:p w14:paraId="0250C415" w14:textId="77777777" w:rsidR="006F0732" w:rsidRPr="00AA5649" w:rsidRDefault="006F0732" w:rsidP="006F0732">
      <w:pPr>
        <w:rPr>
          <w:bCs/>
          <w:color w:val="000000"/>
          <w:sz w:val="24"/>
          <w:szCs w:val="24"/>
        </w:rPr>
      </w:pPr>
    </w:p>
    <w:p w14:paraId="6F7EFC18" w14:textId="77777777" w:rsidR="006F0732" w:rsidRPr="00AA5649" w:rsidRDefault="006F0732" w:rsidP="006F0732">
      <w:pPr>
        <w:pStyle w:val="ad"/>
        <w:numPr>
          <w:ilvl w:val="0"/>
          <w:numId w:val="3"/>
        </w:numPr>
        <w:ind w:left="1429"/>
        <w:rPr>
          <w:b/>
          <w:bCs/>
          <w:color w:val="000000"/>
          <w:sz w:val="24"/>
          <w:szCs w:val="24"/>
        </w:rPr>
      </w:pPr>
      <w:r w:rsidRPr="00AA5649">
        <w:rPr>
          <w:b/>
          <w:bCs/>
          <w:color w:val="000000"/>
          <w:sz w:val="24"/>
          <w:szCs w:val="24"/>
        </w:rPr>
        <w:t>Предмет закупки.</w:t>
      </w:r>
    </w:p>
    <w:p w14:paraId="759A13D6" w14:textId="77777777" w:rsidR="006F0732" w:rsidRPr="00AA5649" w:rsidRDefault="006F0732" w:rsidP="006F0732">
      <w:pPr>
        <w:pStyle w:val="11"/>
        <w:shd w:val="clear" w:color="auto" w:fill="auto"/>
        <w:spacing w:line="240" w:lineRule="auto"/>
        <w:ind w:right="80" w:firstLine="851"/>
        <w:jc w:val="both"/>
        <w:rPr>
          <w:sz w:val="24"/>
          <w:szCs w:val="24"/>
        </w:rPr>
      </w:pPr>
      <w:r w:rsidRPr="00AA5649">
        <w:rPr>
          <w:sz w:val="24"/>
          <w:szCs w:val="24"/>
        </w:rPr>
        <w:t>Поставщик обеспечивает поставку оборудования на склад получателя - филиала ПАО «МРСК Центра» - «Белгородэнерго». Объем поставки, технические, а также иные требования к закупаемому оборудованию устанавливаются настоящим техническим заданием.</w:t>
      </w:r>
    </w:p>
    <w:p w14:paraId="32F7F7E6" w14:textId="77777777" w:rsidR="006F0732" w:rsidRPr="00AA5649" w:rsidRDefault="006F0732" w:rsidP="006F0732">
      <w:pPr>
        <w:ind w:firstLine="709"/>
        <w:rPr>
          <w:sz w:val="24"/>
          <w:szCs w:val="24"/>
        </w:rPr>
      </w:pPr>
      <w:r w:rsidRPr="00AA5649">
        <w:rPr>
          <w:sz w:val="24"/>
          <w:szCs w:val="24"/>
        </w:rPr>
        <w:t>Доставка оборудования осуществляется за счет Поставщика (стоимость входит в цену предложения) на склад филиала</w:t>
      </w:r>
    </w:p>
    <w:p w14:paraId="6DEDEF78" w14:textId="77777777" w:rsidR="006F0732" w:rsidRPr="00AA5649" w:rsidRDefault="006F0732" w:rsidP="006F0732">
      <w:pPr>
        <w:ind w:left="142" w:firstLine="567"/>
        <w:jc w:val="right"/>
        <w:rPr>
          <w:sz w:val="24"/>
          <w:szCs w:val="24"/>
        </w:rPr>
      </w:pPr>
      <w:r w:rsidRPr="00AA5649">
        <w:rPr>
          <w:sz w:val="24"/>
          <w:szCs w:val="24"/>
        </w:rPr>
        <w:t>Таблица 1</w:t>
      </w:r>
    </w:p>
    <w:tbl>
      <w:tblPr>
        <w:tblpPr w:leftFromText="180" w:rightFromText="180" w:vertAnchor="text" w:horzAnchor="margin" w:tblpXSpec="center" w:tblpY="139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12"/>
        <w:gridCol w:w="1559"/>
        <w:gridCol w:w="3709"/>
        <w:gridCol w:w="1990"/>
      </w:tblGrid>
      <w:tr w:rsidR="006F0732" w:rsidRPr="00AA5649" w14:paraId="5B4CB8B2" w14:textId="77777777" w:rsidTr="0078140E">
        <w:trPr>
          <w:trHeight w:val="645"/>
        </w:trPr>
        <w:tc>
          <w:tcPr>
            <w:tcW w:w="2812" w:type="dxa"/>
            <w:vAlign w:val="center"/>
          </w:tcPr>
          <w:p w14:paraId="5C08C248" w14:textId="77777777" w:rsidR="006F0732" w:rsidRPr="00AA5649" w:rsidRDefault="006F0732" w:rsidP="0078140E">
            <w:pPr>
              <w:ind w:left="-142" w:firstLine="171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Филиал ПАО «МРСК Центра»</w:t>
            </w:r>
          </w:p>
        </w:tc>
        <w:tc>
          <w:tcPr>
            <w:tcW w:w="1559" w:type="dxa"/>
            <w:vAlign w:val="center"/>
          </w:tcPr>
          <w:p w14:paraId="57122F61" w14:textId="77777777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709" w:type="dxa"/>
            <w:vAlign w:val="center"/>
          </w:tcPr>
          <w:p w14:paraId="6FB0734D" w14:textId="77777777" w:rsidR="006F0732" w:rsidRPr="00AA5649" w:rsidRDefault="006F0732" w:rsidP="0078140E">
            <w:pPr>
              <w:ind w:firstLine="63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90" w:type="dxa"/>
            <w:vAlign w:val="center"/>
          </w:tcPr>
          <w:p w14:paraId="5F4453B9" w14:textId="77777777" w:rsidR="006F0732" w:rsidRPr="00AA5649" w:rsidRDefault="006F0732" w:rsidP="0078140E">
            <w:pPr>
              <w:ind w:firstLine="62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Срок поставки*</w:t>
            </w:r>
          </w:p>
        </w:tc>
      </w:tr>
      <w:tr w:rsidR="006F0732" w:rsidRPr="00AA5649" w14:paraId="5ACE4491" w14:textId="77777777" w:rsidTr="0078140E">
        <w:tc>
          <w:tcPr>
            <w:tcW w:w="2812" w:type="dxa"/>
            <w:vAlign w:val="center"/>
          </w:tcPr>
          <w:p w14:paraId="2956725C" w14:textId="77777777" w:rsidR="006F0732" w:rsidRPr="00AA5649" w:rsidRDefault="006F0732" w:rsidP="0078140E">
            <w:pPr>
              <w:ind w:left="-142" w:firstLine="171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 xml:space="preserve"> Белгородэнерго</w:t>
            </w:r>
          </w:p>
        </w:tc>
        <w:tc>
          <w:tcPr>
            <w:tcW w:w="1559" w:type="dxa"/>
            <w:vAlign w:val="center"/>
          </w:tcPr>
          <w:p w14:paraId="746E0A43" w14:textId="77777777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авто</w:t>
            </w:r>
          </w:p>
        </w:tc>
        <w:tc>
          <w:tcPr>
            <w:tcW w:w="3709" w:type="dxa"/>
            <w:vAlign w:val="center"/>
          </w:tcPr>
          <w:p w14:paraId="3C8C9A2F" w14:textId="77777777" w:rsidR="006F0732" w:rsidRPr="00AA5649" w:rsidRDefault="006F0732" w:rsidP="0078140E">
            <w:pPr>
              <w:shd w:val="clear" w:color="auto" w:fill="FFFFFF"/>
              <w:ind w:firstLine="63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308023, г. Белгород,</w:t>
            </w:r>
          </w:p>
          <w:p w14:paraId="7903E200" w14:textId="77777777" w:rsidR="006F0732" w:rsidRPr="00AA5649" w:rsidRDefault="006F0732" w:rsidP="0078140E">
            <w:pPr>
              <w:shd w:val="clear" w:color="auto" w:fill="FFFFFF"/>
              <w:ind w:firstLine="63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5-й Заводской переулок, д.17</w:t>
            </w:r>
          </w:p>
        </w:tc>
        <w:tc>
          <w:tcPr>
            <w:tcW w:w="1990" w:type="dxa"/>
            <w:vAlign w:val="center"/>
          </w:tcPr>
          <w:p w14:paraId="25020D8B" w14:textId="77777777" w:rsidR="006F0732" w:rsidRPr="00AA5649" w:rsidRDefault="006F0732" w:rsidP="0078140E">
            <w:pPr>
              <w:spacing w:before="240"/>
              <w:ind w:firstLine="62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30</w:t>
            </w:r>
          </w:p>
        </w:tc>
      </w:tr>
    </w:tbl>
    <w:p w14:paraId="36295BEC" w14:textId="77777777" w:rsidR="006F0732" w:rsidRPr="00AA5649" w:rsidRDefault="006F0732" w:rsidP="006F0732">
      <w:pPr>
        <w:tabs>
          <w:tab w:val="left" w:pos="1440"/>
        </w:tabs>
        <w:ind w:left="-284"/>
        <w:rPr>
          <w:sz w:val="24"/>
          <w:szCs w:val="24"/>
        </w:rPr>
      </w:pPr>
      <w:r w:rsidRPr="00AA5649">
        <w:rPr>
          <w:sz w:val="24"/>
          <w:szCs w:val="24"/>
        </w:rPr>
        <w:t>* в днях с момента заключения договора</w:t>
      </w:r>
    </w:p>
    <w:p w14:paraId="6BB84021" w14:textId="77777777" w:rsidR="006F0732" w:rsidRPr="00AA5649" w:rsidRDefault="006F0732" w:rsidP="006F0732">
      <w:pPr>
        <w:pStyle w:val="11"/>
        <w:spacing w:line="240" w:lineRule="auto"/>
        <w:ind w:firstLine="851"/>
        <w:rPr>
          <w:sz w:val="24"/>
          <w:szCs w:val="24"/>
        </w:rPr>
      </w:pPr>
    </w:p>
    <w:p w14:paraId="16811233" w14:textId="77777777" w:rsidR="006F0732" w:rsidRPr="00AA5649" w:rsidRDefault="006F0732" w:rsidP="006F0732">
      <w:pPr>
        <w:pStyle w:val="11"/>
        <w:spacing w:line="240" w:lineRule="auto"/>
        <w:ind w:firstLine="851"/>
        <w:jc w:val="both"/>
        <w:rPr>
          <w:sz w:val="24"/>
          <w:szCs w:val="24"/>
        </w:rPr>
      </w:pPr>
      <w:r w:rsidRPr="00AA5649">
        <w:rPr>
          <w:sz w:val="24"/>
          <w:szCs w:val="24"/>
        </w:rPr>
        <w:t>Способ и условия транспортировки оборудования должны исключать возможность его повреждения или порчи во время перевозки, требуемое количество оборудования указано в таблице 2:</w:t>
      </w:r>
    </w:p>
    <w:p w14:paraId="70A3EAB1" w14:textId="77777777" w:rsidR="006F0732" w:rsidRPr="00AA5649" w:rsidRDefault="006F0732" w:rsidP="006F0732">
      <w:pPr>
        <w:jc w:val="right"/>
        <w:rPr>
          <w:sz w:val="24"/>
          <w:szCs w:val="24"/>
        </w:rPr>
      </w:pPr>
      <w:r w:rsidRPr="00AA5649">
        <w:rPr>
          <w:sz w:val="24"/>
          <w:szCs w:val="24"/>
        </w:rPr>
        <w:t>Таблица</w:t>
      </w:r>
      <w:r w:rsidRPr="00AA5649">
        <w:rPr>
          <w:sz w:val="24"/>
          <w:szCs w:val="24"/>
          <w:lang w:val="en-US"/>
        </w:rPr>
        <w:t xml:space="preserve"> 2</w:t>
      </w:r>
    </w:p>
    <w:tbl>
      <w:tblPr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5554"/>
        <w:gridCol w:w="1808"/>
        <w:gridCol w:w="2135"/>
      </w:tblGrid>
      <w:tr w:rsidR="006F0732" w:rsidRPr="00AA5649" w14:paraId="31A9DD7C" w14:textId="77777777" w:rsidTr="0078140E">
        <w:trPr>
          <w:trHeight w:val="621"/>
          <w:jc w:val="center"/>
        </w:trPr>
        <w:tc>
          <w:tcPr>
            <w:tcW w:w="704" w:type="dxa"/>
            <w:vAlign w:val="center"/>
          </w:tcPr>
          <w:p w14:paraId="5B6F8308" w14:textId="77777777" w:rsidR="006F0732" w:rsidRPr="00AA5649" w:rsidRDefault="006F0732" w:rsidP="0078140E">
            <w:pPr>
              <w:ind w:left="-142" w:firstLine="171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№ п/п</w:t>
            </w:r>
          </w:p>
        </w:tc>
        <w:tc>
          <w:tcPr>
            <w:tcW w:w="5554" w:type="dxa"/>
            <w:vAlign w:val="center"/>
          </w:tcPr>
          <w:p w14:paraId="6002B820" w14:textId="77777777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14:paraId="635E84E1" w14:textId="77777777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35" w:type="dxa"/>
            <w:vAlign w:val="center"/>
          </w:tcPr>
          <w:p w14:paraId="3C1CA31A" w14:textId="77777777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Количество</w:t>
            </w:r>
          </w:p>
        </w:tc>
      </w:tr>
      <w:tr w:rsidR="006F0732" w:rsidRPr="00AA5649" w14:paraId="7AF8108D" w14:textId="77777777" w:rsidTr="0078140E">
        <w:trPr>
          <w:trHeight w:val="601"/>
          <w:jc w:val="center"/>
        </w:trPr>
        <w:tc>
          <w:tcPr>
            <w:tcW w:w="704" w:type="dxa"/>
            <w:vAlign w:val="center"/>
          </w:tcPr>
          <w:p w14:paraId="5CA2AAFF" w14:textId="77777777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 w:rsidRPr="00AA5649">
              <w:rPr>
                <w:sz w:val="24"/>
                <w:szCs w:val="24"/>
              </w:rPr>
              <w:t>1</w:t>
            </w:r>
          </w:p>
        </w:tc>
        <w:tc>
          <w:tcPr>
            <w:tcW w:w="5554" w:type="dxa"/>
            <w:vAlign w:val="center"/>
          </w:tcPr>
          <w:p w14:paraId="6786E761" w14:textId="0805E100" w:rsidR="006F0732" w:rsidRPr="006F0732" w:rsidRDefault="006F0732" w:rsidP="0078140E">
            <w:pPr>
              <w:ind w:firstLine="59"/>
              <w:jc w:val="center"/>
              <w:rPr>
                <w:sz w:val="24"/>
                <w:szCs w:val="24"/>
              </w:rPr>
            </w:pPr>
            <w:r w:rsidRPr="006F0732">
              <w:rPr>
                <w:sz w:val="26"/>
                <w:szCs w:val="26"/>
              </w:rPr>
              <w:t>Круг стальной d16</w:t>
            </w:r>
          </w:p>
        </w:tc>
        <w:tc>
          <w:tcPr>
            <w:tcW w:w="1808" w:type="dxa"/>
            <w:vAlign w:val="center"/>
          </w:tcPr>
          <w:p w14:paraId="3D675FE9" w14:textId="51AD2526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2135" w:type="dxa"/>
            <w:vAlign w:val="center"/>
          </w:tcPr>
          <w:p w14:paraId="41D74828" w14:textId="435D8B57" w:rsidR="006F0732" w:rsidRPr="00AA5649" w:rsidRDefault="006F0732" w:rsidP="0078140E">
            <w:pPr>
              <w:ind w:firstLine="0"/>
              <w:jc w:val="center"/>
              <w:rPr>
                <w:sz w:val="24"/>
                <w:szCs w:val="24"/>
              </w:rPr>
            </w:pPr>
            <w:r w:rsidRPr="006F0732">
              <w:rPr>
                <w:sz w:val="24"/>
                <w:szCs w:val="24"/>
              </w:rPr>
              <w:t>6,5412</w:t>
            </w:r>
          </w:p>
        </w:tc>
      </w:tr>
      <w:tr w:rsidR="00243D92" w:rsidRPr="00AA5649" w14:paraId="3A81955F" w14:textId="77777777" w:rsidTr="0078140E">
        <w:trPr>
          <w:trHeight w:val="601"/>
          <w:jc w:val="center"/>
        </w:trPr>
        <w:tc>
          <w:tcPr>
            <w:tcW w:w="704" w:type="dxa"/>
            <w:vAlign w:val="center"/>
          </w:tcPr>
          <w:p w14:paraId="4AA0DDDC" w14:textId="69B60224" w:rsidR="00243D92" w:rsidRPr="00AA5649" w:rsidRDefault="00243D92" w:rsidP="00243D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54" w:type="dxa"/>
            <w:vAlign w:val="center"/>
          </w:tcPr>
          <w:p w14:paraId="186C1F2F" w14:textId="6EE937E7" w:rsidR="00243D92" w:rsidRPr="006F0732" w:rsidRDefault="00243D92" w:rsidP="00243D92">
            <w:pPr>
              <w:ind w:firstLine="59"/>
              <w:jc w:val="center"/>
              <w:rPr>
                <w:sz w:val="26"/>
                <w:szCs w:val="26"/>
              </w:rPr>
            </w:pPr>
            <w:r w:rsidRPr="00E739DE">
              <w:rPr>
                <w:sz w:val="26"/>
                <w:szCs w:val="26"/>
              </w:rPr>
              <w:t>Полоса стальная горячекатаная 4х40</w:t>
            </w:r>
          </w:p>
        </w:tc>
        <w:tc>
          <w:tcPr>
            <w:tcW w:w="1808" w:type="dxa"/>
            <w:vAlign w:val="center"/>
          </w:tcPr>
          <w:p w14:paraId="06F514E3" w14:textId="04128D6F" w:rsidR="00243D92" w:rsidRDefault="00243D92" w:rsidP="00243D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2135" w:type="dxa"/>
            <w:vAlign w:val="center"/>
          </w:tcPr>
          <w:p w14:paraId="032EEE88" w14:textId="56C8A02F" w:rsidR="00243D92" w:rsidRPr="006F0732" w:rsidRDefault="00243D92" w:rsidP="00243D92">
            <w:pPr>
              <w:ind w:firstLine="0"/>
              <w:jc w:val="center"/>
              <w:rPr>
                <w:sz w:val="24"/>
                <w:szCs w:val="24"/>
              </w:rPr>
            </w:pPr>
            <w:r w:rsidRPr="001C765A">
              <w:rPr>
                <w:sz w:val="24"/>
                <w:szCs w:val="24"/>
              </w:rPr>
              <w:t>5,9064</w:t>
            </w:r>
          </w:p>
        </w:tc>
      </w:tr>
    </w:tbl>
    <w:p w14:paraId="5FE38CF9" w14:textId="77777777" w:rsidR="00020DD3" w:rsidRPr="00472D9A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5FE38CFA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Технические требования к продукции.</w:t>
      </w:r>
    </w:p>
    <w:p w14:paraId="5FE38CFB" w14:textId="30BEAE1A" w:rsidR="002341E6" w:rsidRPr="00243D92" w:rsidRDefault="002341E6" w:rsidP="00243D92">
      <w:pPr>
        <w:pStyle w:val="ad"/>
        <w:numPr>
          <w:ilvl w:val="1"/>
          <w:numId w:val="13"/>
        </w:numPr>
        <w:tabs>
          <w:tab w:val="left" w:pos="1134"/>
        </w:tabs>
        <w:rPr>
          <w:sz w:val="24"/>
          <w:szCs w:val="24"/>
        </w:rPr>
      </w:pPr>
      <w:r w:rsidRPr="00243D92">
        <w:rPr>
          <w:sz w:val="24"/>
          <w:szCs w:val="24"/>
        </w:rPr>
        <w:t>Технические требования и характеристики металлопроката должны соответствовать параметрам ГОСТ 2590-2006 «Прокат сортовой горячекатаный стальной круглый. Сортамент».</w:t>
      </w:r>
    </w:p>
    <w:p w14:paraId="36E95716" w14:textId="280A5E28" w:rsidR="00243D92" w:rsidRPr="00243D92" w:rsidRDefault="00243D92" w:rsidP="00243D92">
      <w:pPr>
        <w:pStyle w:val="ad"/>
        <w:numPr>
          <w:ilvl w:val="1"/>
          <w:numId w:val="13"/>
        </w:numPr>
        <w:tabs>
          <w:tab w:val="left" w:pos="0"/>
        </w:tabs>
        <w:rPr>
          <w:sz w:val="24"/>
          <w:szCs w:val="24"/>
        </w:rPr>
      </w:pPr>
      <w:r w:rsidRPr="00E363B7">
        <w:rPr>
          <w:sz w:val="24"/>
          <w:szCs w:val="24"/>
        </w:rPr>
        <w:lastRenderedPageBreak/>
        <w:t>Технические требования, характеристики металлопроката должны соответствовать параметрам</w:t>
      </w:r>
      <w:r w:rsidRPr="00E363B7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E363B7">
        <w:rPr>
          <w:sz w:val="24"/>
          <w:szCs w:val="24"/>
        </w:rPr>
        <w:t>ГОСТ 103-2006 «Прокат сортовой стальной горячекатаный полосовой. Сортамент».</w:t>
      </w:r>
    </w:p>
    <w:p w14:paraId="5FE38CFC" w14:textId="77777777" w:rsidR="002341E6" w:rsidRPr="00CB6078" w:rsidRDefault="002341E6" w:rsidP="002341E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FE38CFD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5FE38CFE" w14:textId="77777777" w:rsidR="002341E6" w:rsidRPr="00CB6078" w:rsidRDefault="002341E6" w:rsidP="002341E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FE38CFF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5FE38D00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FE38D01" w14:textId="77777777"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FE38D03" w14:textId="1769360A" w:rsidR="002341E6" w:rsidRPr="00FF697D" w:rsidRDefault="002341E6" w:rsidP="00FF697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</w:t>
      </w:r>
      <w:r w:rsidR="00FF697D">
        <w:rPr>
          <w:sz w:val="24"/>
          <w:szCs w:val="24"/>
        </w:rPr>
        <w:t>тствия требованиям безопасности</w:t>
      </w:r>
      <w:bookmarkStart w:id="1" w:name="_GoBack"/>
      <w:bookmarkEnd w:id="1"/>
      <w:r w:rsidRPr="00FF697D">
        <w:rPr>
          <w:sz w:val="24"/>
          <w:szCs w:val="24"/>
        </w:rPr>
        <w:t xml:space="preserve">. </w:t>
      </w:r>
    </w:p>
    <w:p w14:paraId="5FE38D04" w14:textId="77777777" w:rsidR="002341E6" w:rsidRPr="00CB6078" w:rsidRDefault="002341E6" w:rsidP="002341E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FE38D05" w14:textId="77777777" w:rsidR="002341E6" w:rsidRPr="00CB6078" w:rsidRDefault="002341E6" w:rsidP="002341E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5FE38D06" w14:textId="73D5B37A" w:rsidR="002341E6" w:rsidRDefault="002341E6" w:rsidP="002341E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F4A3D">
        <w:rPr>
          <w:sz w:val="24"/>
          <w:szCs w:val="24"/>
        </w:rPr>
        <w:t>ГОСТ 2590-</w:t>
      </w:r>
      <w:r>
        <w:rPr>
          <w:sz w:val="24"/>
          <w:szCs w:val="24"/>
        </w:rPr>
        <w:t>2006</w:t>
      </w:r>
      <w:r w:rsidRPr="004F4A3D">
        <w:rPr>
          <w:sz w:val="24"/>
          <w:szCs w:val="24"/>
        </w:rPr>
        <w:t xml:space="preserve"> «Прокат </w:t>
      </w:r>
      <w:r>
        <w:rPr>
          <w:sz w:val="24"/>
          <w:szCs w:val="24"/>
        </w:rPr>
        <w:t>сортовой</w:t>
      </w:r>
      <w:r w:rsidRPr="004F4A3D">
        <w:rPr>
          <w:sz w:val="24"/>
          <w:szCs w:val="24"/>
        </w:rPr>
        <w:t xml:space="preserve"> горячекатаный стальной</w:t>
      </w:r>
      <w:r>
        <w:rPr>
          <w:sz w:val="24"/>
          <w:szCs w:val="24"/>
        </w:rPr>
        <w:t xml:space="preserve"> </w:t>
      </w:r>
      <w:r w:rsidRPr="004F4A3D">
        <w:rPr>
          <w:sz w:val="24"/>
          <w:szCs w:val="24"/>
        </w:rPr>
        <w:t xml:space="preserve">круглый. </w:t>
      </w:r>
      <w:r w:rsidRPr="00CD1932">
        <w:rPr>
          <w:sz w:val="24"/>
          <w:szCs w:val="24"/>
        </w:rPr>
        <w:t>Сортамент»</w:t>
      </w:r>
      <w:r w:rsidRPr="00FF548D">
        <w:rPr>
          <w:sz w:val="24"/>
          <w:szCs w:val="24"/>
        </w:rPr>
        <w:t>;</w:t>
      </w:r>
    </w:p>
    <w:p w14:paraId="68534EEC" w14:textId="5F079A76" w:rsidR="00243D92" w:rsidRPr="00FF548D" w:rsidRDefault="00243D92" w:rsidP="002341E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103-2006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14:paraId="5FE38D07" w14:textId="77777777" w:rsidR="002341E6" w:rsidRPr="00CB6078" w:rsidRDefault="002341E6" w:rsidP="002341E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FE38D08" w14:textId="77777777" w:rsidR="002341E6" w:rsidRPr="00CB6078" w:rsidRDefault="002341E6" w:rsidP="002341E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5FE38D09" w14:textId="77777777" w:rsidR="002341E6" w:rsidRPr="00CB6078" w:rsidRDefault="002341E6" w:rsidP="002341E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FE38D0A" w14:textId="77777777" w:rsidR="002341E6" w:rsidRPr="00CB6078" w:rsidRDefault="002341E6" w:rsidP="002341E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5FE38D0B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FE38D0C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FE38D0D" w14:textId="77777777" w:rsidR="002341E6" w:rsidRPr="00CB6078" w:rsidRDefault="002341E6" w:rsidP="002341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5FE38D0E" w14:textId="77777777" w:rsidR="002341E6" w:rsidRDefault="002341E6" w:rsidP="002341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FE38D0F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FE38D10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5FE38D11" w14:textId="77777777"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5FE38D12" w14:textId="77777777" w:rsidR="002341E6" w:rsidRPr="00CB6078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E38D13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FE38D14" w14:textId="77777777"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5FE38D15" w14:textId="77777777" w:rsidR="002341E6" w:rsidRPr="00CB6078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E38D16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FE38D17" w14:textId="77777777"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5FE38D18" w14:textId="77777777" w:rsidR="002341E6" w:rsidRPr="00CB6078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E38D19" w14:textId="77777777"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5FE38D1A" w14:textId="77777777"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FE38D1B" w14:textId="77777777" w:rsidR="002341E6" w:rsidRPr="00CB6078" w:rsidRDefault="002341E6" w:rsidP="002341E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FE38D1C" w14:textId="1268FF09" w:rsidR="002341E6" w:rsidRDefault="002341E6" w:rsidP="002341E6">
      <w:pPr>
        <w:rPr>
          <w:sz w:val="26"/>
          <w:szCs w:val="26"/>
        </w:rPr>
      </w:pPr>
    </w:p>
    <w:p w14:paraId="610CA75A" w14:textId="3D7D128B" w:rsidR="006F0732" w:rsidRDefault="006F0732" w:rsidP="002341E6">
      <w:pPr>
        <w:rPr>
          <w:sz w:val="26"/>
          <w:szCs w:val="26"/>
        </w:rPr>
      </w:pPr>
    </w:p>
    <w:p w14:paraId="023D3917" w14:textId="01C3CBA0" w:rsidR="006F0732" w:rsidRDefault="006F0732" w:rsidP="002341E6">
      <w:pPr>
        <w:rPr>
          <w:sz w:val="26"/>
          <w:szCs w:val="26"/>
        </w:rPr>
      </w:pPr>
    </w:p>
    <w:p w14:paraId="4F67694E" w14:textId="77777777" w:rsidR="006F0732" w:rsidRPr="00CB6078" w:rsidRDefault="006F0732" w:rsidP="002341E6">
      <w:pPr>
        <w:rPr>
          <w:sz w:val="26"/>
          <w:szCs w:val="26"/>
        </w:rPr>
      </w:pPr>
    </w:p>
    <w:p w14:paraId="442F97C4" w14:textId="77777777" w:rsidR="006F0732" w:rsidRPr="009F65C1" w:rsidRDefault="006F0732" w:rsidP="006F0732">
      <w:pPr>
        <w:ind w:firstLine="0"/>
        <w:rPr>
          <w:b/>
          <w:sz w:val="26"/>
          <w:szCs w:val="26"/>
        </w:rPr>
      </w:pPr>
      <w:r w:rsidRPr="009F65C1">
        <w:rPr>
          <w:b/>
          <w:sz w:val="26"/>
          <w:szCs w:val="26"/>
        </w:rPr>
        <w:t xml:space="preserve">Начальник отдела эксплуатации </w:t>
      </w:r>
      <w:r w:rsidRPr="009F65C1">
        <w:rPr>
          <w:b/>
          <w:sz w:val="26"/>
          <w:szCs w:val="26"/>
        </w:rPr>
        <w:tab/>
      </w:r>
      <w:r w:rsidRPr="009F65C1">
        <w:rPr>
          <w:b/>
          <w:sz w:val="26"/>
          <w:szCs w:val="26"/>
        </w:rPr>
        <w:tab/>
      </w:r>
      <w:r w:rsidRPr="009F65C1">
        <w:rPr>
          <w:b/>
          <w:sz w:val="26"/>
          <w:szCs w:val="26"/>
        </w:rPr>
        <w:tab/>
      </w:r>
      <w:r w:rsidRPr="009F65C1">
        <w:rPr>
          <w:b/>
          <w:sz w:val="26"/>
          <w:szCs w:val="26"/>
        </w:rPr>
        <w:tab/>
      </w:r>
      <w:r w:rsidRPr="009F65C1">
        <w:rPr>
          <w:b/>
          <w:sz w:val="26"/>
          <w:szCs w:val="26"/>
        </w:rPr>
        <w:tab/>
      </w:r>
      <w:r w:rsidRPr="009F65C1">
        <w:rPr>
          <w:b/>
          <w:sz w:val="26"/>
          <w:szCs w:val="26"/>
        </w:rPr>
        <w:tab/>
      </w:r>
      <w:r w:rsidRPr="009F65C1">
        <w:rPr>
          <w:b/>
          <w:sz w:val="26"/>
          <w:szCs w:val="26"/>
        </w:rPr>
        <w:tab/>
        <w:t>Гладкий М.Б.</w:t>
      </w:r>
    </w:p>
    <w:p w14:paraId="70DE1217" w14:textId="77777777" w:rsidR="006F0732" w:rsidRDefault="006F0732" w:rsidP="006F0732">
      <w:pPr>
        <w:ind w:firstLine="0"/>
        <w:rPr>
          <w:b/>
          <w:sz w:val="26"/>
          <w:szCs w:val="26"/>
        </w:rPr>
      </w:pPr>
      <w:r w:rsidRPr="009F65C1">
        <w:rPr>
          <w:b/>
          <w:sz w:val="26"/>
          <w:szCs w:val="26"/>
        </w:rPr>
        <w:t xml:space="preserve">и развития систем учета </w:t>
      </w:r>
    </w:p>
    <w:p w14:paraId="5FE38D1F" w14:textId="071B7A4D" w:rsidR="002341E6" w:rsidRPr="00CB6078" w:rsidRDefault="002341E6" w:rsidP="006F0732">
      <w:pPr>
        <w:rPr>
          <w:sz w:val="22"/>
          <w:szCs w:val="22"/>
        </w:rPr>
      </w:pPr>
    </w:p>
    <w:sectPr w:rsidR="002341E6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38D22" w14:textId="77777777" w:rsidR="00933495" w:rsidRDefault="00933495">
      <w:r>
        <w:separator/>
      </w:r>
    </w:p>
  </w:endnote>
  <w:endnote w:type="continuationSeparator" w:id="0">
    <w:p w14:paraId="5FE38D23" w14:textId="77777777" w:rsidR="00933495" w:rsidRDefault="0093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38D20" w14:textId="77777777" w:rsidR="00933495" w:rsidRDefault="00933495">
      <w:r>
        <w:separator/>
      </w:r>
    </w:p>
  </w:footnote>
  <w:footnote w:type="continuationSeparator" w:id="0">
    <w:p w14:paraId="5FE38D21" w14:textId="77777777" w:rsidR="00933495" w:rsidRDefault="00933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8D24" w14:textId="77777777" w:rsidR="00AD7048" w:rsidRDefault="001D04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FE38D2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9471E"/>
    <w:multiLevelType w:val="multilevel"/>
    <w:tmpl w:val="072C5F6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1E6"/>
    <w:rsid w:val="00235719"/>
    <w:rsid w:val="00235926"/>
    <w:rsid w:val="00241E80"/>
    <w:rsid w:val="0024201B"/>
    <w:rsid w:val="00242C9E"/>
    <w:rsid w:val="00243D92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732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46A0"/>
    <w:rsid w:val="009265EE"/>
    <w:rsid w:val="0092750B"/>
    <w:rsid w:val="009303A1"/>
    <w:rsid w:val="00930DD7"/>
    <w:rsid w:val="00931754"/>
    <w:rsid w:val="00933495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5F1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B23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38CE8"/>
  <w15:docId w15:val="{66CB6E13-0C30-4B05-BB08-C0DD7B56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  <w:style w:type="character" w:customStyle="1" w:styleId="ae">
    <w:name w:val="Абзац списка Знак"/>
    <w:link w:val="ad"/>
    <w:uiPriority w:val="34"/>
    <w:rsid w:val="006F0732"/>
  </w:style>
  <w:style w:type="character" w:customStyle="1" w:styleId="af4">
    <w:name w:val="Основной текст_"/>
    <w:link w:val="11"/>
    <w:rsid w:val="006F0732"/>
    <w:rPr>
      <w:shd w:val="clear" w:color="auto" w:fill="FFFFFF"/>
    </w:rPr>
  </w:style>
  <w:style w:type="paragraph" w:customStyle="1" w:styleId="11">
    <w:name w:val="Основной текст1"/>
    <w:basedOn w:val="a0"/>
    <w:link w:val="af4"/>
    <w:rsid w:val="006F0732"/>
    <w:pPr>
      <w:shd w:val="clear" w:color="auto" w:fill="FFFFFF"/>
      <w:spacing w:line="0" w:lineRule="atLeast"/>
      <w:ind w:hanging="3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17E58-5A21-44CC-973F-F51DBDBD58FD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71C2B6-7A2A-4E61-BB9B-EF414F70B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5E087-EC9C-42A3-BC22-E41EF375C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675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Гладкий Михаил Борисович</cp:lastModifiedBy>
  <cp:revision>6</cp:revision>
  <cp:lastPrinted>2010-09-30T13:29:00Z</cp:lastPrinted>
  <dcterms:created xsi:type="dcterms:W3CDTF">2020-06-16T10:13:00Z</dcterms:created>
  <dcterms:modified xsi:type="dcterms:W3CDTF">2020-06-18T08:40:00Z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